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BA796" w14:textId="77777777" w:rsidR="00774DF9" w:rsidRPr="00774DF9" w:rsidRDefault="00774DF9" w:rsidP="00950BF7">
      <w:pPr>
        <w:spacing w:after="0" w:line="480" w:lineRule="auto"/>
        <w:ind w:firstLine="3"/>
        <w:jc w:val="center"/>
        <w:rPr>
          <w:b/>
          <w:sz w:val="20"/>
          <w:szCs w:val="20"/>
        </w:rPr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774DF9" w14:paraId="362F8DB0" w14:textId="77777777" w:rsidTr="00774DF9">
        <w:tc>
          <w:tcPr>
            <w:tcW w:w="9072" w:type="dxa"/>
            <w:shd w:val="clear" w:color="auto" w:fill="FFC000"/>
            <w:vAlign w:val="center"/>
          </w:tcPr>
          <w:p w14:paraId="10F8DC7E" w14:textId="77777777" w:rsidR="00774DF9" w:rsidRDefault="00BB3AED" w:rsidP="00950B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0"/>
                <w:szCs w:val="20"/>
              </w:rPr>
              <w:t>Technické podmínky a další požadavky zhotovitele</w:t>
            </w:r>
          </w:p>
        </w:tc>
      </w:tr>
    </w:tbl>
    <w:p w14:paraId="595B7074" w14:textId="77777777" w:rsidR="00774DF9" w:rsidRDefault="00774DF9" w:rsidP="007466EA">
      <w:pPr>
        <w:autoSpaceDE w:val="0"/>
        <w:autoSpaceDN w:val="0"/>
        <w:adjustRightInd w:val="0"/>
        <w:spacing w:after="0" w:line="240" w:lineRule="auto"/>
        <w:jc w:val="both"/>
      </w:pPr>
    </w:p>
    <w:p w14:paraId="23F5F1FA" w14:textId="77777777" w:rsidR="00BB3AED" w:rsidRDefault="00BB3AED" w:rsidP="00BB3AED">
      <w:pPr>
        <w:autoSpaceDE w:val="0"/>
        <w:autoSpaceDN w:val="0"/>
        <w:adjustRightInd w:val="0"/>
        <w:spacing w:line="240" w:lineRule="auto"/>
        <w:jc w:val="center"/>
      </w:pPr>
      <w:r>
        <w:rPr>
          <w:b/>
          <w:sz w:val="28"/>
          <w:szCs w:val="28"/>
        </w:rPr>
        <w:t>„</w:t>
      </w:r>
      <w:r w:rsidRPr="00774DF9">
        <w:rPr>
          <w:b/>
          <w:sz w:val="28"/>
          <w:szCs w:val="28"/>
        </w:rPr>
        <w:t xml:space="preserve">Revitalizace </w:t>
      </w:r>
      <w:r>
        <w:rPr>
          <w:b/>
          <w:sz w:val="28"/>
          <w:szCs w:val="28"/>
        </w:rPr>
        <w:t>stř. Herálec (2. letá akce)“</w:t>
      </w:r>
    </w:p>
    <w:p w14:paraId="2D50C383" w14:textId="77777777" w:rsidR="00950BF7" w:rsidRDefault="00950BF7" w:rsidP="00AC417B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Jedná se o změnu dokončené stavby. Budova je rozdělena na část sloužící jako garáže a na část, která slouží jako zázemí pro zaměstnance. Původní stavba bude ponechána, dojde jen k odstranění drobností jako např. stříška nad vraty, či nevelký stávající přesah stropní konstrukce na východní straně. Kompletně pak bude nahrazena střecha a to v původním umístění i rozsahu. Hlavním zásahem do objektu pak bude jeho kompletní zateplení a také přestavba odpadních a dešťových inženýrských sítí. </w:t>
      </w:r>
    </w:p>
    <w:p w14:paraId="0E693B34" w14:textId="77777777" w:rsidR="00950BF7" w:rsidRDefault="00950BF7" w:rsidP="00D73465">
      <w:pPr>
        <w:tabs>
          <w:tab w:val="left" w:pos="3969"/>
        </w:tabs>
        <w:autoSpaceDE w:val="0"/>
        <w:autoSpaceDN w:val="0"/>
        <w:adjustRightInd w:val="0"/>
        <w:spacing w:before="120" w:after="0" w:line="240" w:lineRule="auto"/>
        <w:rPr>
          <w:sz w:val="20"/>
          <w:szCs w:val="20"/>
        </w:rPr>
      </w:pPr>
      <w:r w:rsidRPr="00FA268F">
        <w:rPr>
          <w:sz w:val="20"/>
          <w:szCs w:val="20"/>
          <w:u w:val="single"/>
        </w:rPr>
        <w:t>Stavby se budou realizovat na pozemcích:</w:t>
      </w:r>
      <w:r>
        <w:rPr>
          <w:sz w:val="20"/>
          <w:szCs w:val="20"/>
        </w:rPr>
        <w:tab/>
        <w:t>p. č. st. 259/4</w:t>
      </w:r>
      <w:r w:rsidR="00D73465">
        <w:rPr>
          <w:sz w:val="20"/>
          <w:szCs w:val="20"/>
        </w:rPr>
        <w:t>, k. ú. Herálec [638293]</w:t>
      </w:r>
    </w:p>
    <w:p w14:paraId="7610FFB9" w14:textId="77777777" w:rsidR="00D73465" w:rsidRDefault="00D73465" w:rsidP="00D73465">
      <w:pPr>
        <w:tabs>
          <w:tab w:val="left" w:pos="3969"/>
        </w:tabs>
        <w:autoSpaceDE w:val="0"/>
        <w:autoSpaceDN w:val="0"/>
        <w:adjustRightInd w:val="0"/>
        <w:spacing w:before="60"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  <w:t>p. č. 927/206, k. ú. Herálec [638293]</w:t>
      </w:r>
    </w:p>
    <w:p w14:paraId="052F4124" w14:textId="77777777" w:rsidR="00D73465" w:rsidRDefault="00D73465" w:rsidP="00D73465">
      <w:pPr>
        <w:tabs>
          <w:tab w:val="left" w:pos="3969"/>
        </w:tabs>
        <w:autoSpaceDE w:val="0"/>
        <w:autoSpaceDN w:val="0"/>
        <w:adjustRightInd w:val="0"/>
        <w:spacing w:before="60"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  <w:t>p. č. 927/208, k. ú. Herálec [638293]</w:t>
      </w:r>
    </w:p>
    <w:p w14:paraId="00E2A8F8" w14:textId="77777777" w:rsidR="00D73465" w:rsidRDefault="00FA268F" w:rsidP="00D73465">
      <w:pPr>
        <w:tabs>
          <w:tab w:val="left" w:pos="3969"/>
        </w:tabs>
        <w:autoSpaceDE w:val="0"/>
        <w:autoSpaceDN w:val="0"/>
        <w:adjustRightInd w:val="0"/>
        <w:spacing w:before="60" w:after="0" w:line="240" w:lineRule="auto"/>
        <w:rPr>
          <w:sz w:val="20"/>
          <w:szCs w:val="20"/>
          <w:u w:val="single"/>
        </w:rPr>
      </w:pPr>
      <w:r w:rsidRPr="00FA268F">
        <w:rPr>
          <w:sz w:val="20"/>
          <w:szCs w:val="20"/>
          <w:u w:val="single"/>
        </w:rPr>
        <w:t>Základní bilance stavby:</w:t>
      </w:r>
    </w:p>
    <w:p w14:paraId="1278EFFD" w14:textId="77777777" w:rsidR="00FA268F" w:rsidRDefault="00FA268F" w:rsidP="00FA268F">
      <w:pPr>
        <w:tabs>
          <w:tab w:val="left" w:pos="3969"/>
        </w:tabs>
        <w:autoSpaceDE w:val="0"/>
        <w:autoSpaceDN w:val="0"/>
        <w:adjustRightInd w:val="0"/>
        <w:spacing w:before="120" w:after="0" w:line="240" w:lineRule="auto"/>
        <w:ind w:left="284"/>
        <w:rPr>
          <w:sz w:val="20"/>
          <w:szCs w:val="20"/>
        </w:rPr>
      </w:pPr>
      <w:r w:rsidRPr="00FA268F">
        <w:rPr>
          <w:b/>
          <w:sz w:val="20"/>
          <w:szCs w:val="20"/>
        </w:rPr>
        <w:t>Vodovod -</w:t>
      </w:r>
      <w:r>
        <w:rPr>
          <w:sz w:val="20"/>
          <w:szCs w:val="20"/>
        </w:rPr>
        <w:t xml:space="preserve"> objekt je napojen stávající vodovodní přípojkou, která je ukončena ve stávající vnitřní vodoměrné šachtě. Vnitřní rozvody vody a zařizovací předměty budou stávající. Nově bude řešen rozvod vody v technické místnosti, z důvodu výměny zdroje tepla a ohřevu za Teplené Čerpadlo vzduch – voda. Nově bude využita dešťová voda z akumulační nádrže k venkovnímu použití závlahy a oplachu.</w:t>
      </w:r>
    </w:p>
    <w:p w14:paraId="449B71BC" w14:textId="77777777" w:rsidR="00FA268F" w:rsidRDefault="00FA268F" w:rsidP="00FA268F">
      <w:pPr>
        <w:tabs>
          <w:tab w:val="left" w:pos="3969"/>
        </w:tabs>
        <w:autoSpaceDE w:val="0"/>
        <w:autoSpaceDN w:val="0"/>
        <w:adjustRightInd w:val="0"/>
        <w:spacing w:before="120" w:after="0" w:line="240" w:lineRule="auto"/>
        <w:ind w:left="284"/>
        <w:rPr>
          <w:sz w:val="20"/>
          <w:szCs w:val="20"/>
        </w:rPr>
      </w:pPr>
      <w:r w:rsidRPr="00FA268F">
        <w:rPr>
          <w:b/>
          <w:sz w:val="20"/>
          <w:szCs w:val="20"/>
        </w:rPr>
        <w:t xml:space="preserve">Dešťová kanalizace - </w:t>
      </w:r>
      <w:r>
        <w:rPr>
          <w:sz w:val="20"/>
          <w:szCs w:val="20"/>
        </w:rPr>
        <w:t>dešťové vody z objektu budou nově svedeny přes vnější svody do akumulační nádrže a přepadem napojeny do vsakovacího objektu na pozemku investora.</w:t>
      </w:r>
    </w:p>
    <w:p w14:paraId="1A6720D0" w14:textId="77777777" w:rsidR="00FA268F" w:rsidRDefault="00FA268F" w:rsidP="00FA268F">
      <w:pPr>
        <w:tabs>
          <w:tab w:val="left" w:pos="3969"/>
        </w:tabs>
        <w:autoSpaceDE w:val="0"/>
        <w:autoSpaceDN w:val="0"/>
        <w:adjustRightInd w:val="0"/>
        <w:spacing w:before="120" w:after="0" w:line="240" w:lineRule="auto"/>
        <w:ind w:left="284"/>
        <w:rPr>
          <w:sz w:val="20"/>
          <w:szCs w:val="20"/>
        </w:rPr>
      </w:pPr>
      <w:r>
        <w:rPr>
          <w:b/>
          <w:sz w:val="20"/>
          <w:szCs w:val="20"/>
        </w:rPr>
        <w:t xml:space="preserve">Splašková kanalizace - </w:t>
      </w:r>
      <w:r>
        <w:rPr>
          <w:sz w:val="20"/>
          <w:szCs w:val="20"/>
        </w:rPr>
        <w:t>objekt je napojen stávajícím ležatým potrubím vedeným pod podlahou 1.NP do betonové jímky na vyvážení.</w:t>
      </w:r>
    </w:p>
    <w:p w14:paraId="01628FC0" w14:textId="77777777" w:rsidR="00FA268F" w:rsidRDefault="00FA268F" w:rsidP="00FA268F">
      <w:pPr>
        <w:tabs>
          <w:tab w:val="left" w:pos="3969"/>
        </w:tabs>
        <w:autoSpaceDE w:val="0"/>
        <w:autoSpaceDN w:val="0"/>
        <w:adjustRightInd w:val="0"/>
        <w:spacing w:before="120" w:after="0" w:line="240" w:lineRule="auto"/>
        <w:ind w:left="284"/>
        <w:rPr>
          <w:sz w:val="20"/>
          <w:szCs w:val="20"/>
        </w:rPr>
      </w:pPr>
      <w:r>
        <w:rPr>
          <w:b/>
          <w:sz w:val="20"/>
          <w:szCs w:val="20"/>
        </w:rPr>
        <w:t>Zdroj tepla a teplé vody -</w:t>
      </w:r>
      <w:r>
        <w:rPr>
          <w:sz w:val="20"/>
          <w:szCs w:val="20"/>
        </w:rPr>
        <w:t xml:space="preserve"> jako zdroj tepla je navrženo teplené čerpadlo vzduch – voda o výkonu 12kW a ohřev teplé vody bude řešen v nepřímo topném zásobníku teplé vody o objemu 200 litrů.</w:t>
      </w:r>
    </w:p>
    <w:p w14:paraId="3D317777" w14:textId="77777777" w:rsidR="00FA268F" w:rsidRDefault="00FA268F" w:rsidP="00FA268F">
      <w:pPr>
        <w:tabs>
          <w:tab w:val="left" w:pos="3969"/>
        </w:tabs>
        <w:autoSpaceDE w:val="0"/>
        <w:autoSpaceDN w:val="0"/>
        <w:adjustRightInd w:val="0"/>
        <w:spacing w:before="120" w:after="0" w:line="240" w:lineRule="auto"/>
        <w:ind w:left="284"/>
        <w:rPr>
          <w:sz w:val="20"/>
          <w:szCs w:val="20"/>
        </w:rPr>
      </w:pPr>
      <w:r>
        <w:rPr>
          <w:b/>
          <w:sz w:val="20"/>
          <w:szCs w:val="20"/>
        </w:rPr>
        <w:t>Vytápění -</w:t>
      </w:r>
      <w:r>
        <w:rPr>
          <w:sz w:val="20"/>
          <w:szCs w:val="20"/>
        </w:rPr>
        <w:t xml:space="preserve"> budova je rozdělena na vytápěné zázemí zaměstnanců a temperovanou část garáží. Systém vytápění objektu je stávající a je řešen (při venkovní výpočtové teplotě –15°C) teplovodním systémem otopnými tělesy se spádem 50/40°C.</w:t>
      </w:r>
    </w:p>
    <w:p w14:paraId="2DC0EB59" w14:textId="77777777" w:rsidR="00FA268F" w:rsidRDefault="00FA268F" w:rsidP="00FA268F">
      <w:pPr>
        <w:tabs>
          <w:tab w:val="left" w:pos="3969"/>
        </w:tabs>
        <w:autoSpaceDE w:val="0"/>
        <w:autoSpaceDN w:val="0"/>
        <w:adjustRightInd w:val="0"/>
        <w:spacing w:before="120" w:after="0" w:line="240" w:lineRule="auto"/>
        <w:ind w:left="284"/>
        <w:rPr>
          <w:sz w:val="20"/>
          <w:szCs w:val="20"/>
        </w:rPr>
      </w:pPr>
      <w:r>
        <w:rPr>
          <w:b/>
          <w:sz w:val="20"/>
          <w:szCs w:val="20"/>
        </w:rPr>
        <w:t>Vzduchotechnika -</w:t>
      </w:r>
      <w:r>
        <w:rPr>
          <w:sz w:val="20"/>
          <w:szCs w:val="20"/>
        </w:rPr>
        <w:t xml:space="preserve"> </w:t>
      </w:r>
      <w:r w:rsidR="002242AD">
        <w:rPr>
          <w:sz w:val="20"/>
          <w:szCs w:val="20"/>
        </w:rPr>
        <w:t>n</w:t>
      </w:r>
      <w:r>
        <w:rPr>
          <w:sz w:val="20"/>
          <w:szCs w:val="20"/>
        </w:rPr>
        <w:t>ově je navrženo provozní větrání garáží pod stropem pomocí odvodního potrubního ventilátoru. Přívod vzduchu je zajištěn u podlahy přes protidešťovou žaluzii.</w:t>
      </w:r>
    </w:p>
    <w:p w14:paraId="5D116F7A" w14:textId="77777777" w:rsidR="002242AD" w:rsidRDefault="002242AD" w:rsidP="00FA268F">
      <w:pPr>
        <w:tabs>
          <w:tab w:val="left" w:pos="3969"/>
        </w:tabs>
        <w:autoSpaceDE w:val="0"/>
        <w:autoSpaceDN w:val="0"/>
        <w:adjustRightInd w:val="0"/>
        <w:spacing w:before="120" w:after="0" w:line="240" w:lineRule="auto"/>
        <w:ind w:left="284"/>
        <w:rPr>
          <w:sz w:val="20"/>
          <w:szCs w:val="20"/>
        </w:rPr>
      </w:pPr>
      <w:r>
        <w:rPr>
          <w:b/>
          <w:sz w:val="20"/>
          <w:szCs w:val="20"/>
        </w:rPr>
        <w:t>Elektroinstalace -</w:t>
      </w:r>
      <w:r>
        <w:rPr>
          <w:sz w:val="20"/>
          <w:szCs w:val="20"/>
        </w:rPr>
        <w:t xml:space="preserve"> v části objektu dojde k rozšíření rozvodů NN z důvodu instalace nových el. zařízení. Napojení nových rozvodů bude provedeno ze stávajícího rozvaděče RM1, který bude osazen novými el. přístroji a vývody. Slaboproudé rozvody budou zachovány stávající. Venkovní osvětlení a další el. zařízení na vnější zdi budovy budou upevněna na systémových držácích do zateplovacího systému.</w:t>
      </w:r>
    </w:p>
    <w:p w14:paraId="00EE735D" w14:textId="77777777" w:rsidR="00AC417B" w:rsidRPr="00446CE1" w:rsidRDefault="00AC417B" w:rsidP="00446CE1">
      <w:pPr>
        <w:tabs>
          <w:tab w:val="left" w:pos="3969"/>
        </w:tabs>
        <w:autoSpaceDE w:val="0"/>
        <w:autoSpaceDN w:val="0"/>
        <w:adjustRightInd w:val="0"/>
        <w:spacing w:before="120" w:after="0" w:line="240" w:lineRule="auto"/>
        <w:rPr>
          <w:sz w:val="20"/>
          <w:szCs w:val="20"/>
        </w:rPr>
      </w:pPr>
      <w:r>
        <w:rPr>
          <w:u w:val="single"/>
        </w:rPr>
        <w:t>Ostatní</w:t>
      </w:r>
      <w:r w:rsidRPr="00800806">
        <w:rPr>
          <w:u w:val="single"/>
        </w:rPr>
        <w:t xml:space="preserve"> požadavky:</w:t>
      </w:r>
    </w:p>
    <w:p w14:paraId="56CC7AAB" w14:textId="77777777" w:rsidR="00AC417B" w:rsidRDefault="00446CE1" w:rsidP="00AC417B">
      <w:pPr>
        <w:spacing w:after="0"/>
      </w:pPr>
      <w:r>
        <w:t xml:space="preserve">   </w:t>
      </w:r>
      <w:r w:rsidR="00AC417B" w:rsidRPr="00446CE1">
        <w:t>Před zahájením stavebních prací budou veškeré inženýrské sítě nacházející se v zájmovém území vytyčeny tak,</w:t>
      </w:r>
      <w:r w:rsidRPr="00446CE1">
        <w:t xml:space="preserve"> aby nedošlo </w:t>
      </w:r>
      <w:r w:rsidR="00AC417B" w:rsidRPr="00446CE1">
        <w:t>k jejich poškození. Veškeré stavební práce je nutno provádět v souladu s platnými normami, předpisy a zákonnými ustanoveními</w:t>
      </w:r>
      <w:r>
        <w:t xml:space="preserve">. </w:t>
      </w:r>
      <w:r w:rsidR="00AC417B">
        <w:t>Stavebníkovi</w:t>
      </w:r>
      <w:r>
        <w:t>,</w:t>
      </w:r>
      <w:r w:rsidR="00AC417B">
        <w:t xml:space="preserve"> se ukládá respektovat podmínky stanovené ve vyjádření správců inženýrských sítí a oznámit jim zahájení prací. Vyskytnou-li se při provádění výkopů podzemní vedení v projektu nezakreslená, musí být další stavební práce přizpůsobeny skutečnému stavu. Způsob event. úprav nebo přeložení těch to vedení musí být projednán s příslušným správcem.</w:t>
      </w:r>
    </w:p>
    <w:p w14:paraId="7D8AE1B0" w14:textId="77777777" w:rsidR="009C7A44" w:rsidRDefault="00446CE1" w:rsidP="009C7A4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t xml:space="preserve">   </w:t>
      </w:r>
      <w:r w:rsidR="009C7A44" w:rsidRPr="009C7A44">
        <w:rPr>
          <w:rFonts w:asciiTheme="minorHAnsi" w:hAnsiTheme="minorHAnsi" w:cstheme="minorBidi"/>
          <w:color w:val="auto"/>
          <w:sz w:val="22"/>
          <w:szCs w:val="22"/>
        </w:rPr>
        <w:t xml:space="preserve">Stavební činnosti na staveništi budou probíhat v časovém rozmezí 7-21 hod a nepřekročí povolený limit hluku 65 dB. </w:t>
      </w:r>
    </w:p>
    <w:p w14:paraId="540113FF" w14:textId="77777777" w:rsidR="009C7A44" w:rsidRPr="009C7A44" w:rsidRDefault="009C7A44" w:rsidP="009C7A4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 xml:space="preserve">   </w:t>
      </w:r>
      <w:r w:rsidRPr="009C7A44">
        <w:rPr>
          <w:rFonts w:asciiTheme="minorHAnsi" w:hAnsiTheme="minorHAnsi" w:cstheme="minorBidi"/>
          <w:color w:val="auto"/>
          <w:sz w:val="22"/>
          <w:szCs w:val="22"/>
        </w:rPr>
        <w:t xml:space="preserve">Odvodnění staveniště bude stávající. </w:t>
      </w:r>
    </w:p>
    <w:p w14:paraId="48690F9A" w14:textId="77777777" w:rsidR="00446CE1" w:rsidRDefault="009C7A44" w:rsidP="009C7A44">
      <w:pPr>
        <w:spacing w:after="0"/>
      </w:pPr>
      <w:r>
        <w:t xml:space="preserve">   </w:t>
      </w:r>
      <w:r w:rsidRPr="009C7A44">
        <w:t>Odpady vzniklé při realizaci stavby budou tř</w:t>
      </w:r>
      <w:r>
        <w:t>íděny na jednotlivé druhy a odváž</w:t>
      </w:r>
      <w:r w:rsidRPr="009C7A44">
        <w:t>eny v souladu s příslušnými zákony zabývajícími se nakládání s odpady. Odpady vhodné k d</w:t>
      </w:r>
      <w:r>
        <w:t>ruhotnému zpracování budou odváž</w:t>
      </w:r>
      <w:r w:rsidRPr="009C7A44">
        <w:t>eny k zpracovateli, kte</w:t>
      </w:r>
      <w:r>
        <w:t>rý je schopen vzniklé odpady zužitkovat k opětovnému využ</w:t>
      </w:r>
      <w:r w:rsidRPr="009C7A44">
        <w:t>ití.</w:t>
      </w:r>
    </w:p>
    <w:p w14:paraId="01886B5A" w14:textId="77777777" w:rsidR="00446CE1" w:rsidRDefault="009C7A44" w:rsidP="00AC417B">
      <w:pPr>
        <w:spacing w:after="0"/>
      </w:pPr>
      <w:r>
        <w:lastRenderedPageBreak/>
        <w:t xml:space="preserve">   </w:t>
      </w:r>
      <w:r w:rsidRPr="009C7A44">
        <w:t>Prostor, ve kterém budou stavební práce prováděny je nutno zabezpečit před vstupem nepovolaných osob</w:t>
      </w:r>
      <w:r>
        <w:t xml:space="preserve"> minimálně ohraničením s výstraž</w:t>
      </w:r>
      <w:r w:rsidRPr="009C7A44">
        <w:t>no</w:t>
      </w:r>
      <w:r>
        <w:t>u páskou, oplocením, popř. střež</w:t>
      </w:r>
      <w:r w:rsidRPr="009C7A44">
        <w:t>ením. Po obvodu stavby – na hranici staveniště na exponovanýc</w:t>
      </w:r>
      <w:r>
        <w:t>h místech budou umístěny výstraž</w:t>
      </w:r>
      <w:r w:rsidRPr="009C7A44">
        <w:t>né tabulky s červeným nápisem: ZÁKAZ V</w:t>
      </w:r>
      <w:r>
        <w:t>STUPU NEPOVOLANÝM OSOBÁM – OHROŽ</w:t>
      </w:r>
      <w:r w:rsidRPr="009C7A44">
        <w:t>ENÝ PROSTOR – STAVEBNÍ PRÁCE. Předmětem dokumentace nejsou demoliční práce.</w:t>
      </w:r>
    </w:p>
    <w:p w14:paraId="698B1E74" w14:textId="77777777" w:rsidR="00AC417B" w:rsidRDefault="009C7A44" w:rsidP="00AC417B">
      <w:pPr>
        <w:spacing w:after="0"/>
      </w:pPr>
      <w:r>
        <w:t xml:space="preserve">   </w:t>
      </w:r>
      <w:r w:rsidR="00AC417B">
        <w:t>Při stavbě musí být dodržovány platné předpisy a zákonná opatření, zejména je nutno dodržovat Nařízení vlády č. 93/2012 Sb. ze dne 29. února 2012 – podmínky ochrany zdraví při práci. Je nutno zajistit bezpečnost pracovníků při souběžném provádění prací. Pracovníci musí být prokazatelně seznámeni s nebezpečím, dodavatelské organizace musí uzavřít vzájemné dohody. Je třeba zamezit přístupu veřejnosti na staveniště,</w:t>
      </w:r>
      <w:r>
        <w:t xml:space="preserve"> případné</w:t>
      </w:r>
      <w:r w:rsidR="00AC417B">
        <w:t xml:space="preserve"> otevřené výkopy chránit zábradlím a v noci výstražným světlem. Dodavatel stavebních prací musí v rámci dodavatelské dokumentace vytvořit podmínky k zajištění bezpečnosti práce v souladu s platnými předpisy a zákony v době realizace.</w:t>
      </w:r>
    </w:p>
    <w:p w14:paraId="191C4247" w14:textId="77777777" w:rsidR="009C7A44" w:rsidRPr="0037329F" w:rsidRDefault="009C7A44" w:rsidP="00AC417B">
      <w:pPr>
        <w:spacing w:after="0"/>
        <w:rPr>
          <w:highlight w:val="yellow"/>
        </w:rPr>
      </w:pPr>
    </w:p>
    <w:p w14:paraId="6C275F94" w14:textId="77777777" w:rsidR="00AC417B" w:rsidRDefault="00AC417B" w:rsidP="00AC417B">
      <w:pPr>
        <w:rPr>
          <w:u w:val="single"/>
        </w:rPr>
      </w:pPr>
      <w:r>
        <w:rPr>
          <w:u w:val="single"/>
        </w:rPr>
        <w:t>V případě, že nastanou klimaticky nevhodné podmínky pro provádění stavby, které nebudou v souladu s technologickými předpisy plánovaných prací, budou po dohodě zhotovitele a TDS práce přerušeny na dobu nezbytně nutnou a bude o tom proveden zápis ve stavebním deníku.</w:t>
      </w:r>
    </w:p>
    <w:p w14:paraId="3D8A9D0A" w14:textId="77777777" w:rsidR="00EF1ABE" w:rsidRPr="00EF1ABE" w:rsidRDefault="00EF1ABE" w:rsidP="00AC417B">
      <w:r w:rsidRPr="00EF1ABE">
        <w:t>Jiné požadavky:</w:t>
      </w:r>
    </w:p>
    <w:p w14:paraId="09B74E3F" w14:textId="77777777" w:rsidR="00EF1ABE" w:rsidRPr="00963779" w:rsidRDefault="00EF1ABE" w:rsidP="00EF1ABE">
      <w:pPr>
        <w:jc w:val="both"/>
      </w:pPr>
      <w:r>
        <w:t>Věnovat náležitou pozornost ohledně vyjádření EIA. Jedná se o výskyt Jiřiček. Jejich požadavky je třeba zvážit při oceňování prací.</w:t>
      </w:r>
    </w:p>
    <w:p w14:paraId="5841708C" w14:textId="77777777" w:rsidR="00EF1ABE" w:rsidRPr="00EF1ABE" w:rsidRDefault="00EF1ABE" w:rsidP="00AC417B"/>
    <w:p w14:paraId="61878466" w14:textId="77777777" w:rsidR="00D02F23" w:rsidRPr="00EF1ABE" w:rsidRDefault="004512EF" w:rsidP="007466EA">
      <w:pPr>
        <w:jc w:val="both"/>
        <w:rPr>
          <w:highlight w:val="yellow"/>
        </w:rPr>
      </w:pPr>
      <w:r w:rsidRPr="00EF1ABE">
        <w:t>Z</w:t>
      </w:r>
      <w:r w:rsidR="00D02F23" w:rsidRPr="00EF1ABE">
        <w:t>adávací podklady</w:t>
      </w:r>
      <w:r w:rsidR="00466994" w:rsidRPr="00EF1ABE">
        <w:t>:</w:t>
      </w:r>
    </w:p>
    <w:p w14:paraId="26EF1938" w14:textId="77777777" w:rsidR="00D02F23" w:rsidRPr="00D720EF" w:rsidRDefault="001670FB" w:rsidP="007466EA">
      <w:pPr>
        <w:spacing w:after="0"/>
        <w:jc w:val="both"/>
      </w:pPr>
      <w:r w:rsidRPr="00D720EF">
        <w:t>Požadavky pro</w:t>
      </w:r>
      <w:r w:rsidR="00D02F23" w:rsidRPr="00D720EF">
        <w:t xml:space="preserve"> </w:t>
      </w:r>
      <w:r w:rsidRPr="00D720EF">
        <w:t>re</w:t>
      </w:r>
      <w:r w:rsidR="00536168" w:rsidRPr="00D720EF">
        <w:t>a</w:t>
      </w:r>
      <w:r w:rsidRPr="00D720EF">
        <w:t>lizaci</w:t>
      </w:r>
      <w:r w:rsidR="00D02F23" w:rsidRPr="00D720EF">
        <w:t xml:space="preserve"> jsou </w:t>
      </w:r>
      <w:r w:rsidRPr="00D720EF">
        <w:t xml:space="preserve">blíže </w:t>
      </w:r>
      <w:r w:rsidR="00D02F23" w:rsidRPr="00D720EF">
        <w:t xml:space="preserve">specifikovány v projektové dokumentaci, kterou </w:t>
      </w:r>
      <w:r w:rsidR="00085598" w:rsidRPr="00D720EF">
        <w:t xml:space="preserve">spolu se soupisem prací </w:t>
      </w:r>
      <w:r w:rsidR="00D720EF">
        <w:t>vypracoval</w:t>
      </w:r>
      <w:r w:rsidR="00D720EF" w:rsidRPr="00D720EF">
        <w:t>a firma</w:t>
      </w:r>
      <w:r w:rsidR="00DA4292">
        <w:t xml:space="preserve"> </w:t>
      </w:r>
      <w:r w:rsidR="009C7A44">
        <w:t>Fplan projekty a stavby, s.r.o.</w:t>
      </w:r>
      <w:r w:rsidR="00DA4292">
        <w:t xml:space="preserve">, IČO: </w:t>
      </w:r>
      <w:r w:rsidR="009C7A44">
        <w:t>082 82 765</w:t>
      </w:r>
      <w:r w:rsidR="00DA4292">
        <w:t xml:space="preserve">, Ing. </w:t>
      </w:r>
      <w:r w:rsidR="009C7A44">
        <w:t xml:space="preserve">František Májek </w:t>
      </w:r>
      <w:r w:rsidR="00936E40">
        <w:t>v roce 2024</w:t>
      </w:r>
      <w:r w:rsidR="00D720EF" w:rsidRPr="00D720EF">
        <w:t>.</w:t>
      </w:r>
    </w:p>
    <w:p w14:paraId="3DA73CDB" w14:textId="77777777" w:rsidR="00DA4292" w:rsidRDefault="00D02F23" w:rsidP="007466EA">
      <w:pPr>
        <w:jc w:val="both"/>
        <w:rPr>
          <w:bCs/>
          <w:iCs/>
        </w:rPr>
      </w:pPr>
      <w:r w:rsidRPr="00D720EF">
        <w:rPr>
          <w:bCs/>
          <w:iCs/>
        </w:rPr>
        <w:tab/>
      </w:r>
    </w:p>
    <w:tbl>
      <w:tblPr>
        <w:tblW w:w="9072" w:type="dxa"/>
        <w:tblInd w:w="-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DA4292" w:rsidRPr="00227FAC" w14:paraId="63B84C5B" w14:textId="77777777" w:rsidTr="00AC417B">
        <w:trPr>
          <w:trHeight w:val="362"/>
        </w:trPr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14:paraId="53D66A49" w14:textId="77777777" w:rsidR="00DA4292" w:rsidRPr="00227FAC" w:rsidRDefault="00DA4292" w:rsidP="00084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27FAC">
              <w:rPr>
                <w:rFonts w:cs="Calibri"/>
                <w:b/>
                <w:bCs/>
                <w:color w:val="000000"/>
                <w:sz w:val="24"/>
                <w:szCs w:val="24"/>
                <w:lang w:eastAsia="cs-CZ"/>
              </w:rPr>
              <w:t>Předpokládané termíny plnění veřejné zakázky jsou:</w:t>
            </w:r>
          </w:p>
        </w:tc>
      </w:tr>
      <w:tr w:rsidR="00DA4292" w:rsidRPr="00227FAC" w14:paraId="04429967" w14:textId="77777777" w:rsidTr="00AC417B">
        <w:trPr>
          <w:trHeight w:val="29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563718" w14:textId="77777777" w:rsidR="00DA4292" w:rsidRPr="00227FAC" w:rsidRDefault="00DA4292" w:rsidP="00ED7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27FAC">
              <w:rPr>
                <w:rFonts w:cs="Calibri"/>
                <w:b/>
                <w:bCs/>
                <w:color w:val="000000"/>
                <w:sz w:val="20"/>
                <w:szCs w:val="20"/>
                <w:lang w:eastAsia="cs-CZ"/>
              </w:rPr>
              <w:t>Celková doba plnění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C6D1B" w14:textId="011AEFF3" w:rsidR="00DA4292" w:rsidRPr="00227FAC" w:rsidRDefault="00EF1ABE" w:rsidP="00EF1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Do 05/26 </w:t>
            </w:r>
            <w:del w:id="0" w:author="Romana Zemanová" w:date="2025-07-18T09:03:00Z" w16du:dateUtc="2025-07-18T07:03:00Z">
              <w:r w:rsidDel="00A004CD">
                <w:rPr>
                  <w:rFonts w:cs="Calibri"/>
                  <w:b/>
                  <w:bCs/>
                  <w:color w:val="000000"/>
                  <w:sz w:val="20"/>
                  <w:szCs w:val="20"/>
                  <w:lang w:eastAsia="cs-CZ"/>
                </w:rPr>
                <w:delText>kolaudace</w:delText>
              </w:r>
            </w:del>
          </w:p>
        </w:tc>
      </w:tr>
      <w:tr w:rsidR="00DA4292" w:rsidRPr="00227FAC" w14:paraId="22A93D3B" w14:textId="77777777" w:rsidTr="00AC417B">
        <w:trPr>
          <w:trHeight w:val="3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3A9D0" w14:textId="77777777" w:rsidR="00DA4292" w:rsidRPr="00227FAC" w:rsidRDefault="00DA4292" w:rsidP="00ED7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27FAC">
              <w:rPr>
                <w:rFonts w:cs="Calibri"/>
                <w:b/>
                <w:bCs/>
                <w:color w:val="000000"/>
                <w:sz w:val="20"/>
                <w:szCs w:val="20"/>
                <w:lang w:eastAsia="cs-CZ"/>
              </w:rPr>
              <w:t>Zahájení realizace stavby – předání staveniště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96362D" w14:textId="48DDD895" w:rsidR="00DA4292" w:rsidRPr="00227FAC" w:rsidRDefault="00DA4292" w:rsidP="00084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27FAC">
              <w:rPr>
                <w:rFonts w:cs="Calibri"/>
                <w:color w:val="000000"/>
                <w:sz w:val="20"/>
                <w:szCs w:val="20"/>
                <w:lang w:eastAsia="cs-CZ"/>
              </w:rPr>
              <w:t xml:space="preserve">po podpisu smlouvy, předpoklad </w:t>
            </w:r>
            <w:del w:id="1" w:author="Romana Zemanová" w:date="2025-07-18T09:03:00Z" w16du:dateUtc="2025-07-18T07:03:00Z">
              <w:r w:rsidR="00ED7288" w:rsidDel="00A004CD">
                <w:rPr>
                  <w:rFonts w:cs="Calibri"/>
                  <w:b/>
                  <w:bCs/>
                  <w:color w:val="000000"/>
                  <w:sz w:val="20"/>
                  <w:szCs w:val="20"/>
                  <w:lang w:eastAsia="cs-CZ"/>
                </w:rPr>
                <w:delText>červen</w:delText>
              </w:r>
              <w:r w:rsidRPr="00227FAC" w:rsidDel="00A004CD">
                <w:rPr>
                  <w:rFonts w:cs="Calibri"/>
                  <w:b/>
                  <w:bCs/>
                  <w:color w:val="000000"/>
                  <w:sz w:val="20"/>
                  <w:szCs w:val="20"/>
                  <w:lang w:eastAsia="cs-CZ"/>
                </w:rPr>
                <w:delText xml:space="preserve"> </w:delText>
              </w:r>
            </w:del>
            <w:ins w:id="2" w:author="Romana Zemanová" w:date="2025-07-18T09:03:00Z" w16du:dateUtc="2025-07-18T07:03:00Z">
              <w:r w:rsidR="00A004CD">
                <w:rPr>
                  <w:rFonts w:cs="Calibri"/>
                  <w:b/>
                  <w:bCs/>
                  <w:color w:val="000000"/>
                  <w:sz w:val="20"/>
                  <w:szCs w:val="20"/>
                  <w:lang w:eastAsia="cs-CZ"/>
                </w:rPr>
                <w:t>srpen, září</w:t>
              </w:r>
              <w:r w:rsidR="00A004CD" w:rsidRPr="00227FAC">
                <w:rPr>
                  <w:rFonts w:cs="Calibri"/>
                  <w:b/>
                  <w:bCs/>
                  <w:color w:val="000000"/>
                  <w:sz w:val="20"/>
                  <w:szCs w:val="20"/>
                  <w:lang w:eastAsia="cs-CZ"/>
                </w:rPr>
                <w:t xml:space="preserve"> </w:t>
              </w:r>
            </w:ins>
            <w:r w:rsidRPr="00227FAC">
              <w:rPr>
                <w:rFonts w:cs="Calibri"/>
                <w:b/>
                <w:bCs/>
                <w:color w:val="000000"/>
                <w:sz w:val="20"/>
                <w:szCs w:val="20"/>
                <w:lang w:eastAsia="cs-CZ"/>
              </w:rPr>
              <w:t>2025</w:t>
            </w:r>
          </w:p>
        </w:tc>
      </w:tr>
      <w:tr w:rsidR="00DA4292" w:rsidRPr="00227FAC" w14:paraId="55663D99" w14:textId="77777777" w:rsidTr="00AC417B">
        <w:trPr>
          <w:trHeight w:val="3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ED4F4" w14:textId="1FE1EBB4" w:rsidR="00DA4292" w:rsidRPr="00227FAC" w:rsidRDefault="00ED7288" w:rsidP="00ED7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del w:id="3" w:author="Romana Zemanová" w:date="2025-07-18T09:04:00Z" w16du:dateUtc="2025-07-18T07:04:00Z">
              <w:r w:rsidDel="00A004CD">
                <w:rPr>
                  <w:rFonts w:cs="Calibri"/>
                  <w:b/>
                  <w:bCs/>
                  <w:color w:val="000000"/>
                  <w:sz w:val="20"/>
                  <w:szCs w:val="20"/>
                  <w:lang w:eastAsia="cs-CZ"/>
                </w:rPr>
                <w:delText>Lhůta výstavby</w:delText>
              </w:r>
            </w:del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5C6A48" w14:textId="3AD887E3" w:rsidR="00DA4292" w:rsidRPr="00227FAC" w:rsidRDefault="00ED7288" w:rsidP="00084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eastAsia="cs-CZ"/>
              </w:rPr>
            </w:pPr>
            <w:del w:id="4" w:author="Romana Zemanová" w:date="2025-07-18T09:04:00Z" w16du:dateUtc="2025-07-18T07:04:00Z">
              <w:r w:rsidDel="00A004CD">
                <w:rPr>
                  <w:rFonts w:cs="Calibri"/>
                  <w:b/>
                  <w:bCs/>
                  <w:color w:val="000000"/>
                  <w:sz w:val="20"/>
                  <w:szCs w:val="20"/>
                  <w:lang w:eastAsia="cs-CZ"/>
                </w:rPr>
                <w:delText>do 12</w:delText>
              </w:r>
              <w:r w:rsidR="00DA4292" w:rsidRPr="00227FAC" w:rsidDel="00A004CD">
                <w:rPr>
                  <w:rFonts w:cs="Calibri"/>
                  <w:b/>
                  <w:bCs/>
                  <w:color w:val="000000"/>
                  <w:sz w:val="20"/>
                  <w:szCs w:val="20"/>
                  <w:lang w:eastAsia="cs-CZ"/>
                </w:rPr>
                <w:delText xml:space="preserve"> měsíců </w:delText>
              </w:r>
              <w:r w:rsidR="00DA4292" w:rsidRPr="00227FAC" w:rsidDel="00A004CD">
                <w:rPr>
                  <w:rFonts w:cs="Calibri"/>
                  <w:color w:val="000000"/>
                  <w:sz w:val="20"/>
                  <w:szCs w:val="20"/>
                  <w:lang w:eastAsia="cs-CZ"/>
                </w:rPr>
                <w:delText>od předání a převzetí staveniště</w:delText>
              </w:r>
            </w:del>
          </w:p>
        </w:tc>
      </w:tr>
      <w:tr w:rsidR="00DA4292" w:rsidRPr="00227FAC" w14:paraId="22EEE174" w14:textId="77777777" w:rsidTr="00AC417B">
        <w:trPr>
          <w:trHeight w:val="3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5F092" w14:textId="77777777" w:rsidR="00DA4292" w:rsidRPr="00227FAC" w:rsidRDefault="00ED7288" w:rsidP="00ED7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cs-CZ"/>
              </w:rPr>
              <w:t>Záruční lhůta na dílo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AF0A6" w14:textId="77777777" w:rsidR="00DA4292" w:rsidRPr="00ED7288" w:rsidRDefault="00ED7288" w:rsidP="00ED7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</w:pPr>
            <w:r w:rsidRPr="00ED7288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>60 měsíců</w:t>
            </w:r>
          </w:p>
        </w:tc>
      </w:tr>
      <w:tr w:rsidR="00DA4292" w:rsidRPr="00227FAC" w14:paraId="65AF5ECD" w14:textId="77777777" w:rsidTr="00AC417B">
        <w:trPr>
          <w:trHeight w:val="3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BEE1E" w14:textId="77777777" w:rsidR="00DA4292" w:rsidRPr="00227FAC" w:rsidRDefault="00ED7288" w:rsidP="00ED7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cs-CZ"/>
              </w:rPr>
              <w:t>Záruční lhůta na fasádu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FAB99C" w14:textId="77777777" w:rsidR="00DA4292" w:rsidRPr="00ED7288" w:rsidRDefault="00ED7288" w:rsidP="00ED7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</w:pPr>
            <w:r w:rsidRPr="00ED7288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>120 měsíců</w:t>
            </w:r>
          </w:p>
        </w:tc>
      </w:tr>
    </w:tbl>
    <w:p w14:paraId="13D4C31B" w14:textId="77777777" w:rsidR="00D02F23" w:rsidRPr="00D720EF" w:rsidRDefault="00D02F23" w:rsidP="007466EA">
      <w:pPr>
        <w:jc w:val="both"/>
        <w:rPr>
          <w:bCs/>
          <w:iCs/>
        </w:rPr>
      </w:pPr>
      <w:r w:rsidRPr="00D720EF">
        <w:rPr>
          <w:bCs/>
          <w:iCs/>
        </w:rPr>
        <w:tab/>
      </w:r>
      <w:r w:rsidRPr="00D720EF">
        <w:rPr>
          <w:bCs/>
          <w:iCs/>
        </w:rPr>
        <w:tab/>
      </w:r>
      <w:r w:rsidRPr="00D720EF">
        <w:rPr>
          <w:bCs/>
          <w:iCs/>
        </w:rPr>
        <w:tab/>
      </w:r>
      <w:r w:rsidRPr="00D720EF">
        <w:rPr>
          <w:bCs/>
          <w:iCs/>
        </w:rPr>
        <w:tab/>
      </w:r>
      <w:r w:rsidRPr="00D720EF">
        <w:rPr>
          <w:bCs/>
          <w:iCs/>
        </w:rPr>
        <w:tab/>
      </w:r>
    </w:p>
    <w:p w14:paraId="644D941C" w14:textId="77777777" w:rsidR="00575BA9" w:rsidRDefault="00575BA9" w:rsidP="007466EA">
      <w:pPr>
        <w:jc w:val="both"/>
        <w:rPr>
          <w:bCs/>
          <w:iCs/>
        </w:rPr>
      </w:pPr>
    </w:p>
    <w:p w14:paraId="0F37E3F2" w14:textId="77777777" w:rsidR="00C9332A" w:rsidRPr="00C9332A" w:rsidRDefault="00C9332A" w:rsidP="00C9332A"/>
    <w:p w14:paraId="6E30725C" w14:textId="77777777" w:rsidR="00C9332A" w:rsidRPr="005A3E38" w:rsidRDefault="00C9332A" w:rsidP="00B72914">
      <w:pPr>
        <w:rPr>
          <w:rFonts w:ascii="Arial" w:hAnsi="Arial" w:cs="Arial"/>
        </w:rPr>
      </w:pPr>
    </w:p>
    <w:p w14:paraId="53A01D25" w14:textId="77777777" w:rsidR="004E67F6" w:rsidRDefault="004E67F6"/>
    <w:sectPr w:rsidR="004E67F6" w:rsidSect="00AC417B">
      <w:headerReference w:type="default" r:id="rId8"/>
      <w:footerReference w:type="default" r:id="rId9"/>
      <w:pgSz w:w="11906" w:h="16838"/>
      <w:pgMar w:top="1417" w:right="1416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2CCEA" w14:textId="77777777" w:rsidR="00A24BCE" w:rsidRDefault="00A24BCE" w:rsidP="00774DF9">
      <w:pPr>
        <w:spacing w:after="0" w:line="240" w:lineRule="auto"/>
      </w:pPr>
      <w:r>
        <w:separator/>
      </w:r>
    </w:p>
  </w:endnote>
  <w:endnote w:type="continuationSeparator" w:id="0">
    <w:p w14:paraId="0523CF1D" w14:textId="77777777" w:rsidR="00A24BCE" w:rsidRDefault="00A24BCE" w:rsidP="00774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8640E" w14:textId="78B1C987" w:rsidR="00774DF9" w:rsidRDefault="00774DF9" w:rsidP="00774DF9">
    <w:pPr>
      <w:pStyle w:val="Zpat"/>
      <w:pBdr>
        <w:top w:val="thinThickSmallGap" w:sz="12" w:space="1" w:color="00B050"/>
      </w:pBdr>
    </w:pPr>
    <w:r w:rsidRPr="00774DF9">
      <w:rPr>
        <w:sz w:val="16"/>
        <w:szCs w:val="16"/>
      </w:rPr>
      <w:t>Akce:</w:t>
    </w:r>
    <w:r>
      <w:t xml:space="preserve"> </w:t>
    </w:r>
    <w:r w:rsidRPr="00774DF9">
      <w:rPr>
        <w:i/>
        <w:sz w:val="16"/>
        <w:szCs w:val="16"/>
      </w:rPr>
      <w:t xml:space="preserve">„Revitalizace </w:t>
    </w:r>
    <w:del w:id="5" w:author="Romana Zemanová" w:date="2025-07-18T09:02:00Z" w16du:dateUtc="2025-07-18T07:02:00Z">
      <w:r w:rsidRPr="00774DF9" w:rsidDel="00A004CD">
        <w:rPr>
          <w:i/>
          <w:sz w:val="16"/>
          <w:szCs w:val="16"/>
        </w:rPr>
        <w:delText>administrativní budovy, díle a skladů na cm Třebíč</w:delText>
      </w:r>
    </w:del>
    <w:ins w:id="6" w:author="Romana Zemanová" w:date="2025-07-18T09:02:00Z" w16du:dateUtc="2025-07-18T07:02:00Z">
      <w:r w:rsidR="00A004CD">
        <w:rPr>
          <w:i/>
          <w:sz w:val="16"/>
          <w:szCs w:val="16"/>
        </w:rPr>
        <w:t>střediska Herálec</w:t>
      </w:r>
    </w:ins>
    <w:r w:rsidRPr="00774DF9">
      <w:rPr>
        <w:i/>
        <w:sz w:val="16"/>
        <w:szCs w:val="16"/>
      </w:rPr>
      <w:t>“</w:t>
    </w:r>
    <w:r>
      <w:rPr>
        <w:i/>
        <w:sz w:val="16"/>
        <w:szCs w:val="16"/>
      </w:rPr>
      <w:tab/>
    </w:r>
    <w:r w:rsidRPr="00774DF9">
      <w:rPr>
        <w:i/>
        <w:sz w:val="16"/>
        <w:szCs w:val="16"/>
      </w:rPr>
      <w:t xml:space="preserve">Stránka </w:t>
    </w:r>
    <w:r w:rsidRPr="00774DF9">
      <w:rPr>
        <w:b/>
        <w:bCs/>
        <w:i/>
        <w:sz w:val="16"/>
        <w:szCs w:val="16"/>
      </w:rPr>
      <w:fldChar w:fldCharType="begin"/>
    </w:r>
    <w:r w:rsidRPr="00774DF9">
      <w:rPr>
        <w:b/>
        <w:bCs/>
        <w:i/>
        <w:sz w:val="16"/>
        <w:szCs w:val="16"/>
      </w:rPr>
      <w:instrText>PAGE  \* Arabic  \* MERGEFORMAT</w:instrText>
    </w:r>
    <w:r w:rsidRPr="00774DF9">
      <w:rPr>
        <w:b/>
        <w:bCs/>
        <w:i/>
        <w:sz w:val="16"/>
        <w:szCs w:val="16"/>
      </w:rPr>
      <w:fldChar w:fldCharType="separate"/>
    </w:r>
    <w:r w:rsidR="00EF1ABE">
      <w:rPr>
        <w:b/>
        <w:bCs/>
        <w:i/>
        <w:noProof/>
        <w:sz w:val="16"/>
        <w:szCs w:val="16"/>
      </w:rPr>
      <w:t>2</w:t>
    </w:r>
    <w:r w:rsidRPr="00774DF9">
      <w:rPr>
        <w:b/>
        <w:bCs/>
        <w:i/>
        <w:sz w:val="16"/>
        <w:szCs w:val="16"/>
      </w:rPr>
      <w:fldChar w:fldCharType="end"/>
    </w:r>
    <w:r w:rsidRPr="00774DF9">
      <w:rPr>
        <w:i/>
        <w:sz w:val="16"/>
        <w:szCs w:val="16"/>
      </w:rPr>
      <w:t xml:space="preserve"> z </w:t>
    </w:r>
    <w:r w:rsidRPr="00774DF9">
      <w:rPr>
        <w:b/>
        <w:bCs/>
        <w:i/>
        <w:sz w:val="16"/>
        <w:szCs w:val="16"/>
      </w:rPr>
      <w:fldChar w:fldCharType="begin"/>
    </w:r>
    <w:r w:rsidRPr="00774DF9">
      <w:rPr>
        <w:b/>
        <w:bCs/>
        <w:i/>
        <w:sz w:val="16"/>
        <w:szCs w:val="16"/>
      </w:rPr>
      <w:instrText>NUMPAGES  \* Arabic  \* MERGEFORMAT</w:instrText>
    </w:r>
    <w:r w:rsidRPr="00774DF9">
      <w:rPr>
        <w:b/>
        <w:bCs/>
        <w:i/>
        <w:sz w:val="16"/>
        <w:szCs w:val="16"/>
      </w:rPr>
      <w:fldChar w:fldCharType="separate"/>
    </w:r>
    <w:r w:rsidR="00EF1ABE">
      <w:rPr>
        <w:b/>
        <w:bCs/>
        <w:i/>
        <w:noProof/>
        <w:sz w:val="16"/>
        <w:szCs w:val="16"/>
      </w:rPr>
      <w:t>2</w:t>
    </w:r>
    <w:r w:rsidRPr="00774DF9">
      <w:rPr>
        <w:b/>
        <w:bCs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1EBA5C" w14:textId="77777777" w:rsidR="00A24BCE" w:rsidRDefault="00A24BCE" w:rsidP="00774DF9">
      <w:pPr>
        <w:spacing w:after="0" w:line="240" w:lineRule="auto"/>
      </w:pPr>
      <w:r>
        <w:separator/>
      </w:r>
    </w:p>
  </w:footnote>
  <w:footnote w:type="continuationSeparator" w:id="0">
    <w:p w14:paraId="323CD371" w14:textId="77777777" w:rsidR="00A24BCE" w:rsidRDefault="00A24BCE" w:rsidP="00774D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8D617" w14:textId="77777777" w:rsidR="00774DF9" w:rsidRDefault="00774DF9" w:rsidP="00774DF9">
    <w:pPr>
      <w:pStyle w:val="Zhlav"/>
      <w:pBdr>
        <w:bottom w:val="thickThinMediumGap" w:sz="8" w:space="1" w:color="00B050"/>
      </w:pBdr>
      <w:tabs>
        <w:tab w:val="clear" w:pos="9072"/>
      </w:tabs>
    </w:pPr>
    <w:r>
      <w:rPr>
        <w:noProof/>
        <w:lang w:eastAsia="cs-CZ"/>
      </w:rPr>
      <w:drawing>
        <wp:inline distT="0" distB="0" distL="0" distR="0" wp14:anchorId="68B0CD9E" wp14:editId="61CD046F">
          <wp:extent cx="1493943" cy="2880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KSÚSV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3943" cy="28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480484">
      <w:t xml:space="preserve">                                                                     </w:t>
    </w:r>
    <w:r w:rsidR="00480484" w:rsidRPr="00D73465">
      <w:rPr>
        <w:i/>
        <w:sz w:val="16"/>
        <w:szCs w:val="16"/>
      </w:rPr>
      <w:t>Technické podmínky a další požadavky zhotovitele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C2F60"/>
    <w:multiLevelType w:val="hybridMultilevel"/>
    <w:tmpl w:val="2D347D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85283"/>
    <w:multiLevelType w:val="hybridMultilevel"/>
    <w:tmpl w:val="4DB21C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3B18C1"/>
    <w:multiLevelType w:val="hybridMultilevel"/>
    <w:tmpl w:val="AEDEE5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2F4CD2"/>
    <w:multiLevelType w:val="hybridMultilevel"/>
    <w:tmpl w:val="A0DE1310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66B2129A"/>
    <w:multiLevelType w:val="hybridMultilevel"/>
    <w:tmpl w:val="6866A88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9CF706E"/>
    <w:multiLevelType w:val="hybridMultilevel"/>
    <w:tmpl w:val="0BFE58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7F7B21"/>
    <w:multiLevelType w:val="hybridMultilevel"/>
    <w:tmpl w:val="E0F0F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A1EF4"/>
    <w:multiLevelType w:val="hybridMultilevel"/>
    <w:tmpl w:val="3F10D5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310166">
    <w:abstractNumId w:val="4"/>
  </w:num>
  <w:num w:numId="2" w16cid:durableId="1016232304">
    <w:abstractNumId w:val="3"/>
  </w:num>
  <w:num w:numId="3" w16cid:durableId="1907183761">
    <w:abstractNumId w:val="1"/>
  </w:num>
  <w:num w:numId="4" w16cid:durableId="688336910">
    <w:abstractNumId w:val="2"/>
  </w:num>
  <w:num w:numId="5" w16cid:durableId="2122723337">
    <w:abstractNumId w:val="0"/>
  </w:num>
  <w:num w:numId="6" w16cid:durableId="1361466538">
    <w:abstractNumId w:val="5"/>
  </w:num>
  <w:num w:numId="7" w16cid:durableId="1091659379">
    <w:abstractNumId w:val="6"/>
  </w:num>
  <w:num w:numId="8" w16cid:durableId="1915815467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Romana Zemanová">
    <w15:presenceInfo w15:providerId="None" w15:userId="Romana Zeman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7F6"/>
    <w:rsid w:val="00004FD3"/>
    <w:rsid w:val="00010D43"/>
    <w:rsid w:val="00064D04"/>
    <w:rsid w:val="00085598"/>
    <w:rsid w:val="000B0D7B"/>
    <w:rsid w:val="000C3242"/>
    <w:rsid w:val="000E4F14"/>
    <w:rsid w:val="0010375B"/>
    <w:rsid w:val="0011004A"/>
    <w:rsid w:val="001462E9"/>
    <w:rsid w:val="001670FB"/>
    <w:rsid w:val="00167B6E"/>
    <w:rsid w:val="00191D81"/>
    <w:rsid w:val="001A52AD"/>
    <w:rsid w:val="001A6EDB"/>
    <w:rsid w:val="001D10FB"/>
    <w:rsid w:val="001D4E78"/>
    <w:rsid w:val="002141AB"/>
    <w:rsid w:val="002242AD"/>
    <w:rsid w:val="00227130"/>
    <w:rsid w:val="0022787C"/>
    <w:rsid w:val="00271502"/>
    <w:rsid w:val="00296832"/>
    <w:rsid w:val="0037329F"/>
    <w:rsid w:val="003920B4"/>
    <w:rsid w:val="003C4760"/>
    <w:rsid w:val="003F44C1"/>
    <w:rsid w:val="00446CE1"/>
    <w:rsid w:val="004512EF"/>
    <w:rsid w:val="00452672"/>
    <w:rsid w:val="00466994"/>
    <w:rsid w:val="00466BC8"/>
    <w:rsid w:val="00477E1B"/>
    <w:rsid w:val="00480484"/>
    <w:rsid w:val="00490881"/>
    <w:rsid w:val="004A08C4"/>
    <w:rsid w:val="004A3CF2"/>
    <w:rsid w:val="004C1A0B"/>
    <w:rsid w:val="004E67F6"/>
    <w:rsid w:val="004F3B02"/>
    <w:rsid w:val="00536168"/>
    <w:rsid w:val="00575BA9"/>
    <w:rsid w:val="005C2DAF"/>
    <w:rsid w:val="005F374B"/>
    <w:rsid w:val="00646B37"/>
    <w:rsid w:val="0065153F"/>
    <w:rsid w:val="00653DE0"/>
    <w:rsid w:val="006D3EE5"/>
    <w:rsid w:val="0072096D"/>
    <w:rsid w:val="007466EA"/>
    <w:rsid w:val="00760FDB"/>
    <w:rsid w:val="00774DF9"/>
    <w:rsid w:val="007C4848"/>
    <w:rsid w:val="007E3FC6"/>
    <w:rsid w:val="00800806"/>
    <w:rsid w:val="0084215C"/>
    <w:rsid w:val="0089160F"/>
    <w:rsid w:val="008C2F06"/>
    <w:rsid w:val="008E716A"/>
    <w:rsid w:val="00936E40"/>
    <w:rsid w:val="00940DEB"/>
    <w:rsid w:val="009478A9"/>
    <w:rsid w:val="00950BF7"/>
    <w:rsid w:val="009823C3"/>
    <w:rsid w:val="00985F69"/>
    <w:rsid w:val="009B0471"/>
    <w:rsid w:val="009C7A44"/>
    <w:rsid w:val="009D2DEF"/>
    <w:rsid w:val="009F5B5E"/>
    <w:rsid w:val="009F632F"/>
    <w:rsid w:val="00A004CD"/>
    <w:rsid w:val="00A24BCE"/>
    <w:rsid w:val="00A51F73"/>
    <w:rsid w:val="00A60C09"/>
    <w:rsid w:val="00A94549"/>
    <w:rsid w:val="00AA0382"/>
    <w:rsid w:val="00AB31E4"/>
    <w:rsid w:val="00AC417B"/>
    <w:rsid w:val="00AD7A2D"/>
    <w:rsid w:val="00AF0BAC"/>
    <w:rsid w:val="00B23941"/>
    <w:rsid w:val="00B37BD0"/>
    <w:rsid w:val="00B6015F"/>
    <w:rsid w:val="00B72914"/>
    <w:rsid w:val="00BB3AED"/>
    <w:rsid w:val="00C16973"/>
    <w:rsid w:val="00C9332A"/>
    <w:rsid w:val="00C9407B"/>
    <w:rsid w:val="00D02F23"/>
    <w:rsid w:val="00D720EF"/>
    <w:rsid w:val="00D73465"/>
    <w:rsid w:val="00DA4292"/>
    <w:rsid w:val="00DA5D21"/>
    <w:rsid w:val="00DC0081"/>
    <w:rsid w:val="00E704AA"/>
    <w:rsid w:val="00E7229A"/>
    <w:rsid w:val="00EC0589"/>
    <w:rsid w:val="00ED1352"/>
    <w:rsid w:val="00ED7288"/>
    <w:rsid w:val="00EF1ABE"/>
    <w:rsid w:val="00EF5500"/>
    <w:rsid w:val="00F36771"/>
    <w:rsid w:val="00F402E8"/>
    <w:rsid w:val="00F6350C"/>
    <w:rsid w:val="00F66007"/>
    <w:rsid w:val="00FA268F"/>
    <w:rsid w:val="00FC328C"/>
    <w:rsid w:val="00FC388E"/>
    <w:rsid w:val="00FC5520"/>
    <w:rsid w:val="00FD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0EFA4"/>
  <w15:chartTrackingRefBased/>
  <w15:docId w15:val="{1EE6BF47-86C8-4900-B5FE-4D074A867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D02F23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D02F23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table" w:styleId="Mkatabulky">
    <w:name w:val="Table Grid"/>
    <w:basedOn w:val="Normlntabulka"/>
    <w:uiPriority w:val="39"/>
    <w:rsid w:val="002715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74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74DF9"/>
  </w:style>
  <w:style w:type="paragraph" w:styleId="Zpat">
    <w:name w:val="footer"/>
    <w:basedOn w:val="Normln"/>
    <w:link w:val="ZpatChar"/>
    <w:uiPriority w:val="99"/>
    <w:unhideWhenUsed/>
    <w:rsid w:val="00774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74DF9"/>
  </w:style>
  <w:style w:type="paragraph" w:styleId="Odstavecseseznamem">
    <w:name w:val="List Paragraph"/>
    <w:basedOn w:val="Normln"/>
    <w:uiPriority w:val="34"/>
    <w:qFormat/>
    <w:rsid w:val="009B0471"/>
    <w:pPr>
      <w:ind w:left="720"/>
      <w:contextualSpacing/>
    </w:pPr>
  </w:style>
  <w:style w:type="paragraph" w:customStyle="1" w:styleId="Default">
    <w:name w:val="Default"/>
    <w:rsid w:val="00FA26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A004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71416-A2C5-4B25-8F88-79402CACB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807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Pokorná Kamila</dc:creator>
  <cp:keywords/>
  <dc:description/>
  <cp:lastModifiedBy>Romana Zemanová</cp:lastModifiedBy>
  <cp:revision>6</cp:revision>
  <dcterms:created xsi:type="dcterms:W3CDTF">2025-03-04T06:14:00Z</dcterms:created>
  <dcterms:modified xsi:type="dcterms:W3CDTF">2025-07-18T07:04:00Z</dcterms:modified>
</cp:coreProperties>
</file>